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71515763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ins w:id="0" w:author="Stańczyk Marta" w:date="2026-01-28T12:08:00Z" w16du:dateUtc="2026-01-28T11:08:00Z">
        <w:r w:rsidR="001432C1">
          <w:rPr>
            <w:rFonts w:ascii="Arial" w:hAnsi="Arial" w:cs="Arial"/>
            <w:b/>
            <w:bCs/>
          </w:rPr>
          <w:t>9</w:t>
        </w:r>
      </w:ins>
      <w:ins w:id="1" w:author="Stańczyk Marta" w:date="2025-11-21T11:51:00Z" w16du:dateUtc="2025-11-21T10:51:00Z">
        <w:r w:rsidR="00E4540F">
          <w:rPr>
            <w:rFonts w:ascii="Arial" w:hAnsi="Arial" w:cs="Arial"/>
            <w:b/>
            <w:bCs/>
          </w:rPr>
          <w:t>a</w:t>
        </w:r>
      </w:ins>
      <w:del w:id="2" w:author="Stańczyk Marta" w:date="2025-11-21T11:51:00Z" w16du:dateUtc="2025-11-21T10:51:00Z">
        <w:r w:rsidRPr="0091441B" w:rsidDel="00E4540F">
          <w:rPr>
            <w:rFonts w:ascii="Arial" w:hAnsi="Arial" w:cs="Arial"/>
            <w:b/>
            <w:bCs/>
          </w:rPr>
          <w:delText>10b</w:delText>
        </w:r>
      </w:del>
      <w:r w:rsidRPr="0091441B">
        <w:rPr>
          <w:rFonts w:ascii="Arial" w:hAnsi="Arial" w:cs="Arial"/>
          <w:b/>
          <w:bCs/>
        </w:rPr>
        <w:t xml:space="preserve"> 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3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432C1"/>
    <w:rsid w:val="001C3280"/>
    <w:rsid w:val="002B2747"/>
    <w:rsid w:val="00331DF0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34D68"/>
    <w:rsid w:val="0096682B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0502B"/>
    <w:rsid w:val="00E4540F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Stańczyk Marta</cp:lastModifiedBy>
  <cp:revision>5</cp:revision>
  <dcterms:created xsi:type="dcterms:W3CDTF">2025-11-13T13:11:00Z</dcterms:created>
  <dcterms:modified xsi:type="dcterms:W3CDTF">2026-01-28T11:08:00Z</dcterms:modified>
</cp:coreProperties>
</file>